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sz w:val="52"/>
          <w:szCs w:val="52"/>
          <w:lang w:eastAsia="zh-CN"/>
        </w:rPr>
      </w:pPr>
      <w:r>
        <w:rPr>
          <w:rFonts w:hint="eastAsia" w:ascii="黑体" w:hAnsi="黑体" w:eastAsia="黑体"/>
          <w:sz w:val="52"/>
          <w:szCs w:val="52"/>
          <w:lang w:val="en-US" w:eastAsia="zh-CN"/>
        </w:rPr>
        <w:t>2024</w:t>
      </w:r>
      <w:r>
        <w:rPr>
          <w:rFonts w:hint="eastAsia" w:ascii="黑体" w:hAnsi="黑体" w:eastAsia="黑体"/>
          <w:sz w:val="52"/>
          <w:szCs w:val="52"/>
        </w:rPr>
        <w:t>年</w:t>
      </w:r>
      <w:r>
        <w:rPr>
          <w:rFonts w:hint="eastAsia" w:ascii="黑体" w:hAnsi="黑体" w:eastAsia="黑体"/>
          <w:sz w:val="52"/>
          <w:szCs w:val="52"/>
          <w:lang w:eastAsia="zh-CN"/>
        </w:rPr>
        <w:t>三亚市文学艺术界联合会</w:t>
      </w:r>
    </w:p>
    <w:p>
      <w:pPr>
        <w:jc w:val="center"/>
        <w:rPr>
          <w:rFonts w:hint="eastAsia" w:ascii="黑体" w:hAnsi="黑体" w:eastAsia="黑体"/>
          <w:sz w:val="52"/>
          <w:szCs w:val="52"/>
        </w:rPr>
      </w:pPr>
      <w:r>
        <w:rPr>
          <w:rFonts w:hint="eastAsia" w:ascii="黑体" w:hAnsi="黑体" w:eastAsia="黑体"/>
          <w:sz w:val="52"/>
          <w:szCs w:val="52"/>
          <w:lang w:eastAsia="zh-CN"/>
        </w:rPr>
        <w:t>部门</w:t>
      </w:r>
      <w:r>
        <w:rPr>
          <w:rFonts w:hint="eastAsia" w:ascii="黑体" w:hAnsi="黑体" w:eastAsia="黑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1"/>
          <w:numId w:val="0"/>
        </w:numPr>
        <w:ind w:left="0" w:firstLine="0" w:firstLineChars="0"/>
        <w:jc w:val="left"/>
        <w:rPr>
          <w:rFonts w:ascii="仿宋_GB2312" w:hAnsi="仿宋_GB2312" w:eastAsia="仿宋_GB2312" w:cs="仿宋_GB2312"/>
          <w:sz w:val="32"/>
          <w:szCs w:val="32"/>
        </w:rPr>
      </w:pPr>
      <w:r>
        <w:rPr>
          <w:rFonts w:hint="eastAsia" w:ascii="黑体" w:hAnsi="黑体" w:eastAsia="黑体"/>
          <w:sz w:val="32"/>
          <w:szCs w:val="32"/>
          <w:lang w:eastAsia="zh-CN"/>
        </w:rPr>
        <w:t>第三部分</w:t>
      </w: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w:t>
      </w:r>
    </w:p>
    <w:p>
      <w:pPr>
        <w:pStyle w:val="6"/>
        <w:numPr>
          <w:ilvl w:val="-1"/>
          <w:numId w:val="0"/>
        </w:numPr>
        <w:ind w:left="0" w:firstLine="1280" w:firstLineChars="400"/>
        <w:jc w:val="left"/>
        <w:rPr>
          <w:rFonts w:ascii="仿宋_GB2312" w:hAnsi="仿宋_GB2312" w:eastAsia="仿宋_GB2312" w:cs="仿宋_GB2312"/>
          <w:sz w:val="32"/>
          <w:szCs w:val="32"/>
        </w:rPr>
      </w:pPr>
      <w:r>
        <w:rPr>
          <w:rFonts w:hint="eastAsia" w:ascii="黑体" w:hAnsi="黑体" w:eastAsia="黑体"/>
          <w:sz w:val="32"/>
          <w:szCs w:val="32"/>
        </w:rPr>
        <w:t>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hint="eastAsia" w:ascii="黑体" w:hAnsi="黑体" w:eastAsia="黑体" w:cs="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jc w:val="left"/>
        <w:rPr>
          <w:rFonts w:hint="eastAsia" w:ascii="黑体" w:hAnsi="黑体" w:eastAsia="黑体" w:cs="黑体"/>
          <w:sz w:val="32"/>
          <w:szCs w:val="32"/>
        </w:rPr>
      </w:pP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spacing w:line="578" w:lineRule="exact"/>
        <w:ind w:firstLine="643" w:firstLineChars="200"/>
        <w:rPr>
          <w:rFonts w:hint="default" w:ascii="Times New Roman" w:hAnsi="Times New Roman" w:eastAsia="仿宋" w:cs="Times New Roman"/>
          <w:sz w:val="32"/>
          <w:szCs w:val="32"/>
        </w:rPr>
      </w:pPr>
      <w:r>
        <w:rPr>
          <w:rFonts w:hint="default" w:ascii="Times New Roman" w:hAnsi="Times New Roman" w:eastAsia="仿宋_GB2312" w:cs="Times New Roman"/>
          <w:b/>
          <w:bCs/>
          <w:sz w:val="32"/>
          <w:szCs w:val="32"/>
          <w:lang w:eastAsia="zh-CN"/>
        </w:rPr>
        <w:t>（一）</w:t>
      </w:r>
      <w:r>
        <w:rPr>
          <w:rFonts w:hint="eastAsia" w:ascii="Times New Roman" w:hAnsi="Times New Roman" w:eastAsia="仿宋_GB2312" w:cs="Times New Roman"/>
          <w:b/>
          <w:bCs/>
          <w:sz w:val="32"/>
          <w:szCs w:val="32"/>
          <w:lang w:eastAsia="zh-CN"/>
        </w:rPr>
        <w:t>部门</w:t>
      </w:r>
      <w:r>
        <w:rPr>
          <w:rFonts w:hint="default" w:ascii="Times New Roman" w:hAnsi="Times New Roman" w:eastAsia="仿宋_GB2312" w:cs="Times New Roman"/>
          <w:b/>
          <w:bCs/>
          <w:sz w:val="32"/>
          <w:szCs w:val="32"/>
          <w:lang w:eastAsia="zh-CN"/>
        </w:rPr>
        <w:t>主要职能</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坚持党的文艺“二为”方向和“双百”方针，致力于繁荣和发展我市社会主义文艺事业。</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增强服务意识，积极为广大文艺工作者提供服务，促进文艺队伍的团结。</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3.</w:t>
      </w:r>
      <w:r>
        <w:rPr>
          <w:rFonts w:hint="default" w:ascii="Times New Roman" w:hAnsi="Times New Roman" w:eastAsia="仿宋" w:cs="Times New Roman"/>
          <w:sz w:val="32"/>
          <w:szCs w:val="32"/>
        </w:rPr>
        <w:t>联络、协调、组织广大文艺工作者开展文艺活动，开展与外地的文艺交流，营造本地良好的社会文化艺术环境和氛围。</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鼓励、支持、帮助广大文艺工作者开展文艺创作，多出作品，繁荣社会主义文艺创作。</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扶植、培养本地文艺新人，不断壮大文艺队伍，推动我市文艺事业持续、健康发展。</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以文艺形式为宣传、教育手段，让人们通过文艺作品了解三亚，热爱三亚，建设三亚。</w:t>
      </w:r>
    </w:p>
    <w:p>
      <w:pPr>
        <w:spacing w:line="57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积极沟通民主协商和对话渠道，及时、准确、全面地反映文艺工作者的利益要求和意见，化解各种矛盾，成为党和政府联系广大文艺工作者的桥梁和纽带。</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积极配合党和政府有关部门，运用多种形式做好我市文艺界的思想政治工作，促进社会主义物质文明和精神文明建设。</w:t>
      </w:r>
    </w:p>
    <w:p>
      <w:pPr>
        <w:spacing w:line="578" w:lineRule="exact"/>
        <w:ind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承办市委、市政府和上级部门交办的工作；检查指导各区与文联相关的工作。</w:t>
      </w:r>
    </w:p>
    <w:p>
      <w:pPr>
        <w:pStyle w:val="6"/>
        <w:numPr>
          <w:ilvl w:val="0"/>
          <w:numId w:val="0"/>
        </w:numPr>
        <w:ind w:left="640" w:leftChars="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eastAsia="zh-CN"/>
        </w:rPr>
        <w:t>（二）</w:t>
      </w:r>
      <w:r>
        <w:rPr>
          <w:rFonts w:hint="default" w:ascii="Times New Roman" w:hAnsi="Times New Roman" w:eastAsia="仿宋_GB2312" w:cs="Times New Roman"/>
          <w:b/>
          <w:bCs/>
          <w:sz w:val="32"/>
          <w:szCs w:val="32"/>
        </w:rPr>
        <w:t>机构设置情况</w:t>
      </w:r>
    </w:p>
    <w:p>
      <w:pPr>
        <w:pStyle w:val="6"/>
        <w:numPr>
          <w:ilvl w:val="-1"/>
          <w:numId w:val="0"/>
        </w:numPr>
        <w:ind w:left="0" w:firstLine="640" w:firstLineChars="200"/>
        <w:jc w:val="left"/>
        <w:rPr>
          <w:rFonts w:hint="eastAsia" w:ascii="黑体" w:hAnsi="黑体" w:eastAsia="黑体" w:cs="仿宋_GB2312"/>
          <w:sz w:val="32"/>
          <w:szCs w:val="32"/>
          <w:lang w:eastAsia="zh-CN"/>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三亚市</w:t>
      </w:r>
      <w:r>
        <w:rPr>
          <w:rFonts w:hint="eastAsia" w:ascii="Times New Roman" w:hAnsi="Times New Roman" w:eastAsia="仿宋" w:cs="Times New Roman"/>
          <w:sz w:val="32"/>
          <w:szCs w:val="32"/>
          <w:lang w:eastAsia="zh-CN"/>
        </w:rPr>
        <w:t>文学艺术界联合会</w:t>
      </w:r>
      <w:r>
        <w:rPr>
          <w:rFonts w:hint="default" w:ascii="Times New Roman" w:hAnsi="Times New Roman" w:eastAsia="仿宋" w:cs="Times New Roman"/>
          <w:sz w:val="32"/>
          <w:szCs w:val="32"/>
        </w:rPr>
        <w:t>内设机构</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个</w:t>
      </w:r>
      <w:r>
        <w:rPr>
          <w:rFonts w:hint="eastAsia" w:ascii="Times New Roman" w:hAnsi="Times New Roman" w:eastAsia="仿宋" w:cs="Times New Roman"/>
          <w:sz w:val="32"/>
          <w:szCs w:val="32"/>
          <w:lang w:val="en-US" w:eastAsia="zh-CN"/>
        </w:rPr>
        <w:t>，即办公室和组织联络部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机关行政编制</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名，其中：主席1名，副主席1名，科级领导职数</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名。</w:t>
      </w: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预算编制范围的二级预算单位：</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479.19</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67.33</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41.60</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20.17</w:t>
      </w:r>
      <w:r>
        <w:rPr>
          <w:rFonts w:hint="default" w:ascii="Times New Roman" w:hAnsi="Times New Roman" w:eastAsia="仿宋_GB2312" w:cs="Times New Roman"/>
          <w:sz w:val="32"/>
          <w:szCs w:val="32"/>
          <w:lang w:val="en-US" w:eastAsia="zh-CN"/>
        </w:rPr>
        <w:t>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w:t>
      </w:r>
      <w:r>
        <w:rPr>
          <w:rFonts w:hint="eastAsia" w:ascii="仿宋_GB2312" w:hAnsi="黑体" w:eastAsia="仿宋_GB2312" w:cs="仿宋_GB2312"/>
          <w:sz w:val="32"/>
          <w:szCs w:val="32"/>
          <w:lang w:val="en-US" w:eastAsia="zh-CN"/>
        </w:rPr>
        <w:t>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一</w:t>
      </w:r>
      <w:r>
        <w:rPr>
          <w:rFonts w:hint="eastAsia" w:ascii="仿宋_GB2312" w:hAnsi="黑体" w:eastAsia="仿宋_GB2312" w:cs="仿宋_GB2312"/>
          <w:sz w:val="32"/>
          <w:szCs w:val="32"/>
        </w:rPr>
        <w:t>般公共服务</w:t>
      </w:r>
      <w:r>
        <w:rPr>
          <w:rFonts w:hint="eastAsia" w:ascii="仿宋_GB2312" w:hAnsi="黑体" w:eastAsia="仿宋_GB2312" w:cs="仿宋_GB2312"/>
          <w:sz w:val="32"/>
          <w:szCs w:val="32"/>
          <w:lang w:eastAsia="zh-CN"/>
        </w:rPr>
        <w:t>、</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w:t>
      </w:r>
      <w:r>
        <w:rPr>
          <w:rFonts w:hint="eastAsia"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lang w:val="en-US" w:eastAsia="zh-CN"/>
        </w:rPr>
        <w:t>住房保障住</w:t>
      </w:r>
      <w:r>
        <w:rPr>
          <w:rFonts w:hint="eastAsia" w:ascii="Times New Roman" w:hAnsi="Times New Roman" w:eastAsia="仿宋_GB2312" w:cs="Times New Roman"/>
          <w:sz w:val="32"/>
          <w:szCs w:val="32"/>
          <w:lang w:val="en-US" w:eastAsia="zh-CN"/>
        </w:rPr>
        <w:t>等</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均有所增加</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479.19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78.78</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67.33</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11.06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41.60</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6.84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20.17</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3.32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（款）行政运行（项）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210.19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13.79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人员经费和公用经费减少。</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（款）一般行政管理事务（项）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269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120.71</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换届会议经费和协会综合管理经费增加。</w:t>
      </w:r>
    </w:p>
    <w:p>
      <w:pPr>
        <w:numPr>
          <w:ilvl w:val="0"/>
          <w:numId w:val="0"/>
        </w:num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color w:val="000000"/>
          <w:kern w:val="0"/>
          <w:sz w:val="32"/>
          <w:szCs w:val="30"/>
          <w:lang w:val="en-US" w:eastAsia="zh-CN"/>
        </w:rPr>
        <w:t>3.</w:t>
      </w:r>
      <w:r>
        <w:rPr>
          <w:rFonts w:hint="default" w:ascii="Times New Roman" w:hAnsi="Times New Roman" w:eastAsia="仿宋" w:cs="Times New Roman"/>
          <w:color w:val="000000"/>
          <w:kern w:val="0"/>
          <w:sz w:val="32"/>
          <w:szCs w:val="30"/>
        </w:rPr>
        <w:t>社会保障和就业</w:t>
      </w:r>
      <w:r>
        <w:rPr>
          <w:rFonts w:hint="eastAsia" w:ascii="Times New Roman" w:hAnsi="Times New Roman" w:eastAsia="仿宋" w:cs="Times New Roman"/>
          <w:color w:val="000000"/>
          <w:kern w:val="0"/>
          <w:sz w:val="32"/>
          <w:szCs w:val="30"/>
          <w:lang w:eastAsia="zh-CN"/>
        </w:rPr>
        <w:t>支出</w:t>
      </w:r>
      <w:r>
        <w:rPr>
          <w:rFonts w:hint="default" w:ascii="Times New Roman" w:hAnsi="Times New Roman" w:eastAsia="仿宋" w:cs="Times New Roman"/>
          <w:color w:val="000000"/>
          <w:kern w:val="0"/>
          <w:sz w:val="32"/>
          <w:szCs w:val="30"/>
        </w:rPr>
        <w:t>（类）行政事业单位</w:t>
      </w:r>
      <w:r>
        <w:rPr>
          <w:rFonts w:hint="eastAsia" w:ascii="Times New Roman" w:hAnsi="Times New Roman" w:eastAsia="仿宋" w:cs="Times New Roman"/>
          <w:color w:val="000000"/>
          <w:kern w:val="0"/>
          <w:sz w:val="32"/>
          <w:szCs w:val="30"/>
          <w:lang w:eastAsia="zh-CN"/>
        </w:rPr>
        <w:t>养老支出</w:t>
      </w:r>
      <w:r>
        <w:rPr>
          <w:rFonts w:hint="default" w:ascii="Times New Roman" w:hAnsi="Times New Roman" w:eastAsia="仿宋" w:cs="Times New Roman"/>
          <w:color w:val="000000"/>
          <w:kern w:val="0"/>
          <w:sz w:val="32"/>
          <w:szCs w:val="30"/>
        </w:rPr>
        <w:t>（款）机关事业单位基本养老保险缴费</w:t>
      </w:r>
      <w:r>
        <w:rPr>
          <w:rFonts w:hint="eastAsia" w:ascii="Times New Roman" w:hAnsi="Times New Roman" w:eastAsia="仿宋" w:cs="Times New Roman"/>
          <w:color w:val="000000"/>
          <w:kern w:val="0"/>
          <w:sz w:val="32"/>
          <w:szCs w:val="30"/>
          <w:lang w:eastAsia="zh-CN"/>
        </w:rPr>
        <w:t>支出</w:t>
      </w:r>
      <w:r>
        <w:rPr>
          <w:rFonts w:hint="default" w:ascii="Times New Roman" w:hAnsi="Times New Roman" w:eastAsia="仿宋" w:cs="Times New Roman"/>
          <w:color w:val="000000"/>
          <w:kern w:val="0"/>
          <w:sz w:val="32"/>
          <w:szCs w:val="30"/>
        </w:rPr>
        <w:t>（项）</w:t>
      </w:r>
      <w:r>
        <w:rPr>
          <w:rFonts w:hint="default" w:ascii="Times New Roman" w:hAnsi="Times New Roman" w:eastAsia="仿宋" w:cs="Times New Roman"/>
          <w:sz w:val="32"/>
          <w:szCs w:val="32"/>
        </w:rPr>
        <w:t>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23.02</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比上年预算</w:t>
      </w:r>
      <w:r>
        <w:rPr>
          <w:rFonts w:hint="default" w:ascii="Times New Roman" w:hAnsi="Times New Roman" w:eastAsia="仿宋_GB2312" w:cs="Times New Roman"/>
          <w:sz w:val="32"/>
          <w:szCs w:val="32"/>
        </w:rPr>
        <w:t>增加</w:t>
      </w:r>
      <w:r>
        <w:rPr>
          <w:rFonts w:hint="eastAsia" w:ascii="Times New Roman" w:hAnsi="Times New Roman" w:eastAsia="仿宋_GB2312" w:cs="Times New Roman"/>
          <w:sz w:val="32"/>
          <w:szCs w:val="32"/>
          <w:lang w:val="en-US" w:eastAsia="zh-CN"/>
        </w:rPr>
        <w:t>4.74</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主要是在编人员社保缴费有所</w:t>
      </w:r>
      <w:r>
        <w:rPr>
          <w:rFonts w:hint="default" w:ascii="Times New Roman" w:hAnsi="Times New Roman" w:eastAsia="仿宋_GB2312" w:cs="Times New Roman"/>
          <w:sz w:val="32"/>
          <w:szCs w:val="32"/>
        </w:rPr>
        <w:t>增加</w:t>
      </w:r>
      <w:r>
        <w:rPr>
          <w:rFonts w:hint="default" w:ascii="Times New Roman" w:hAnsi="Times New Roman" w:eastAsia="仿宋" w:cs="Times New Roman"/>
          <w:sz w:val="32"/>
          <w:szCs w:val="32"/>
        </w:rPr>
        <w:t>。</w:t>
      </w:r>
    </w:p>
    <w:p>
      <w:pPr>
        <w:numPr>
          <w:ilvl w:val="0"/>
          <w:numId w:val="0"/>
        </w:numPr>
        <w:ind w:firstLine="640" w:firstLineChars="200"/>
        <w:rPr>
          <w:rFonts w:hint="eastAsia" w:ascii="Times New Roman" w:hAnsi="Times New Roman" w:eastAsia="仿宋"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 w:cs="Times New Roman"/>
          <w:color w:val="000000"/>
          <w:kern w:val="0"/>
          <w:sz w:val="32"/>
          <w:szCs w:val="30"/>
          <w:lang w:val="en-US" w:eastAsia="zh-CN"/>
        </w:rPr>
        <w:t>4.</w:t>
      </w:r>
      <w:r>
        <w:rPr>
          <w:rFonts w:hint="default" w:ascii="Times New Roman" w:hAnsi="Times New Roman" w:eastAsia="仿宋" w:cs="Times New Roman"/>
          <w:color w:val="000000" w:themeColor="text1"/>
          <w:kern w:val="0"/>
          <w:sz w:val="32"/>
          <w:szCs w:val="30"/>
          <w14:textFill>
            <w14:solidFill>
              <w14:schemeClr w14:val="tx1"/>
            </w14:solidFill>
          </w14:textFill>
        </w:rPr>
        <w:t>社会保障和就业</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支出</w:t>
      </w:r>
      <w:r>
        <w:rPr>
          <w:rFonts w:hint="default" w:ascii="Times New Roman" w:hAnsi="Times New Roman" w:eastAsia="仿宋" w:cs="Times New Roman"/>
          <w:color w:val="000000" w:themeColor="text1"/>
          <w:kern w:val="0"/>
          <w:sz w:val="32"/>
          <w:szCs w:val="30"/>
          <w14:textFill>
            <w14:solidFill>
              <w14:schemeClr w14:val="tx1"/>
            </w14:solidFill>
          </w14:textFill>
        </w:rPr>
        <w:t>（类）行政事业单位</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养老支出</w:t>
      </w:r>
      <w:r>
        <w:rPr>
          <w:rFonts w:hint="default" w:ascii="Times New Roman" w:hAnsi="Times New Roman" w:eastAsia="仿宋" w:cs="Times New Roman"/>
          <w:color w:val="000000" w:themeColor="text1"/>
          <w:kern w:val="0"/>
          <w:sz w:val="32"/>
          <w:szCs w:val="30"/>
          <w14:textFill>
            <w14:solidFill>
              <w14:schemeClr w14:val="tx1"/>
            </w14:solidFill>
          </w14:textFill>
        </w:rPr>
        <w:t>（款）机关事业单位</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职业年金</w:t>
      </w:r>
      <w:r>
        <w:rPr>
          <w:rFonts w:hint="default" w:ascii="Times New Roman" w:hAnsi="Times New Roman" w:eastAsia="仿宋" w:cs="Times New Roman"/>
          <w:color w:val="000000" w:themeColor="text1"/>
          <w:kern w:val="0"/>
          <w:sz w:val="32"/>
          <w:szCs w:val="30"/>
          <w14:textFill>
            <w14:solidFill>
              <w14:schemeClr w14:val="tx1"/>
            </w14:solidFill>
          </w14:textFill>
        </w:rPr>
        <w:t>缴费</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支出</w:t>
      </w:r>
      <w:r>
        <w:rPr>
          <w:rFonts w:hint="default" w:ascii="Times New Roman" w:hAnsi="Times New Roman" w:eastAsia="仿宋" w:cs="Times New Roman"/>
          <w:color w:val="000000" w:themeColor="text1"/>
          <w:kern w:val="0"/>
          <w:sz w:val="32"/>
          <w:szCs w:val="30"/>
          <w14:textFill>
            <w14:solidFill>
              <w14:schemeClr w14:val="tx1"/>
            </w14:solidFill>
          </w14:textFill>
        </w:rPr>
        <w:t>（项）</w:t>
      </w:r>
      <w:r>
        <w:rPr>
          <w:rFonts w:hint="default" w:ascii="Times New Roman" w:hAnsi="Times New Roman" w:eastAsia="仿宋" w:cs="Times New Roman"/>
          <w:color w:val="000000" w:themeColor="text1"/>
          <w:sz w:val="32"/>
          <w:szCs w:val="32"/>
          <w14:textFill>
            <w14:solidFill>
              <w14:schemeClr w14:val="tx1"/>
            </w14:solidFill>
          </w14:textFill>
        </w:rPr>
        <w:t>20</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 w:cs="Times New Roman"/>
          <w:color w:val="000000" w:themeColor="text1"/>
          <w:sz w:val="32"/>
          <w:szCs w:val="32"/>
          <w14:textFill>
            <w14:solidFill>
              <w14:schemeClr w14:val="tx1"/>
            </w14:solidFill>
          </w14:textFill>
        </w:rPr>
        <w:t>年预算数</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44.31</w:t>
      </w:r>
      <w:r>
        <w:rPr>
          <w:rFonts w:hint="default" w:ascii="Times New Roman" w:hAnsi="Times New Roman" w:eastAsia="仿宋" w:cs="Times New Roman"/>
          <w:color w:val="000000" w:themeColor="text1"/>
          <w:sz w:val="32"/>
          <w:szCs w:val="32"/>
          <w14:textFill>
            <w14:solidFill>
              <w14:schemeClr w14:val="tx1"/>
            </w14:solidFill>
          </w14:textFill>
        </w:rPr>
        <w:t>万元</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比上年预算</w:t>
      </w:r>
      <w:r>
        <w:rPr>
          <w:rFonts w:hint="default" w:ascii="Times New Roman" w:hAnsi="Times New Roman" w:eastAsia="仿宋_GB2312" w:cs="Times New Roman"/>
          <w:color w:val="000000" w:themeColor="text1"/>
          <w:sz w:val="32"/>
          <w:szCs w:val="32"/>
          <w14:textFill>
            <w14:solidFill>
              <w14:schemeClr w14:val="tx1"/>
            </w14:solidFill>
          </w14:textFill>
        </w:rPr>
        <w:t>增加</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8.37</w:t>
      </w:r>
      <w:r>
        <w:rPr>
          <w:rFonts w:hint="default" w:ascii="Times New Roman" w:hAnsi="Times New Roman" w:eastAsia="仿宋" w:cs="Times New Roman"/>
          <w:color w:val="000000" w:themeColor="text1"/>
          <w:sz w:val="32"/>
          <w:szCs w:val="32"/>
          <w14:textFill>
            <w14:solidFill>
              <w14:schemeClr w14:val="tx1"/>
            </w14:solidFill>
          </w14:textFill>
        </w:rPr>
        <w:t>万元</w:t>
      </w:r>
      <w:r>
        <w:rPr>
          <w:rFonts w:hint="eastAsia" w:ascii="Times New Roman" w:hAnsi="Times New Roman" w:eastAsia="仿宋" w:cs="Times New Roman"/>
          <w:color w:val="000000" w:themeColor="text1"/>
          <w:sz w:val="32"/>
          <w:szCs w:val="32"/>
          <w:lang w:eastAsia="zh-CN"/>
          <w14:textFill>
            <w14:solidFill>
              <w14:schemeClr w14:val="tx1"/>
            </w14:solidFill>
          </w14:textFill>
        </w:rPr>
        <w:t>，</w:t>
      </w:r>
      <w:r>
        <w:rPr>
          <w:rFonts w:hint="default" w:ascii="Times New Roman" w:hAnsi="Times New Roman" w:eastAsia="仿宋" w:cs="Times New Roman"/>
          <w:color w:val="000000" w:themeColor="text1"/>
          <w:sz w:val="32"/>
          <w:szCs w:val="32"/>
          <w14:textFill>
            <w14:solidFill>
              <w14:schemeClr w14:val="tx1"/>
            </w14:solidFill>
          </w14:textFill>
        </w:rPr>
        <w:t>主要是</w:t>
      </w:r>
      <w:r>
        <w:rPr>
          <w:rFonts w:hint="eastAsia" w:ascii="Times New Roman" w:hAnsi="Times New Roman" w:eastAsia="仿宋" w:cs="Times New Roman"/>
          <w:color w:val="000000" w:themeColor="text1"/>
          <w:sz w:val="32"/>
          <w:szCs w:val="32"/>
          <w:lang w:eastAsia="zh-CN"/>
          <w14:textFill>
            <w14:solidFill>
              <w14:schemeClr w14:val="tx1"/>
            </w14:solidFill>
          </w14:textFill>
        </w:rPr>
        <w:t>将</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2020年至2021年</w:t>
      </w:r>
      <w:r>
        <w:rPr>
          <w:rFonts w:hint="eastAsia" w:ascii="Times New Roman" w:hAnsi="Times New Roman" w:eastAsia="仿宋" w:cs="Times New Roman"/>
          <w:color w:val="000000" w:themeColor="text1"/>
          <w:sz w:val="32"/>
          <w:szCs w:val="32"/>
          <w:lang w:eastAsia="zh-CN"/>
          <w14:textFill>
            <w14:solidFill>
              <w14:schemeClr w14:val="tx1"/>
            </w14:solidFill>
          </w14:textFill>
        </w:rPr>
        <w:t>单位职业年金记实经费列入本年度预算。</w:t>
      </w:r>
    </w:p>
    <w:p>
      <w:p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.医疗卫生与计划生育（类）行政事业单位医疗（款）行政单位医疗（项）20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9.23</w:t>
      </w:r>
      <w:r>
        <w:rPr>
          <w:rFonts w:hint="default" w:ascii="Times New Roman" w:hAnsi="Times New Roman" w:eastAsia="仿宋" w:cs="Times New Roman"/>
          <w:sz w:val="32"/>
          <w:szCs w:val="32"/>
        </w:rPr>
        <w:t>万元，比上年预算数</w:t>
      </w:r>
      <w:r>
        <w:rPr>
          <w:rFonts w:hint="eastAsia" w:ascii="Times New Roman" w:hAnsi="Times New Roman" w:eastAsia="仿宋" w:cs="Times New Roman"/>
          <w:sz w:val="32"/>
          <w:szCs w:val="32"/>
          <w:lang w:eastAsia="zh-CN"/>
        </w:rPr>
        <w:t>增加</w:t>
      </w:r>
      <w:r>
        <w:rPr>
          <w:rFonts w:hint="eastAsia" w:ascii="Times New Roman" w:hAnsi="Times New Roman" w:eastAsia="仿宋" w:cs="Times New Roman"/>
          <w:sz w:val="32"/>
          <w:szCs w:val="32"/>
          <w:lang w:val="en-US" w:eastAsia="zh-CN"/>
        </w:rPr>
        <w:t>2.26</w:t>
      </w:r>
      <w:r>
        <w:rPr>
          <w:rFonts w:hint="default" w:ascii="Times New Roman" w:hAnsi="Times New Roman" w:eastAsia="仿宋" w:cs="Times New Roman"/>
          <w:sz w:val="32"/>
          <w:szCs w:val="32"/>
        </w:rPr>
        <w:t>万元，主要是在编人员医疗费有所</w:t>
      </w:r>
      <w:r>
        <w:rPr>
          <w:rFonts w:hint="eastAsia" w:ascii="Times New Roman" w:hAnsi="Times New Roman" w:eastAsia="仿宋" w:cs="Times New Roman"/>
          <w:sz w:val="32"/>
          <w:szCs w:val="32"/>
          <w:lang w:eastAsia="zh-CN"/>
        </w:rPr>
        <w:t>增加</w:t>
      </w:r>
      <w:r>
        <w:rPr>
          <w:rFonts w:hint="default" w:ascii="Times New Roman" w:hAnsi="Times New Roman" w:eastAsia="仿宋" w:cs="Times New Roman"/>
          <w:sz w:val="32"/>
          <w:szCs w:val="32"/>
        </w:rPr>
        <w:t>。</w:t>
      </w:r>
    </w:p>
    <w:p>
      <w:p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医疗卫生与计划生育（类）行政事业单位医疗（款）公务员医疗补助（项）20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32.36</w:t>
      </w:r>
      <w:r>
        <w:rPr>
          <w:rFonts w:hint="default" w:ascii="Times New Roman" w:hAnsi="Times New Roman" w:eastAsia="仿宋" w:cs="Times New Roman"/>
          <w:sz w:val="32"/>
          <w:szCs w:val="32"/>
        </w:rPr>
        <w:t>万元，比上年预算</w:t>
      </w:r>
      <w:r>
        <w:rPr>
          <w:rFonts w:hint="eastAsia" w:ascii="Times New Roman" w:hAnsi="Times New Roman" w:eastAsia="仿宋" w:cs="Times New Roman"/>
          <w:sz w:val="32"/>
          <w:szCs w:val="32"/>
          <w:lang w:eastAsia="zh-CN"/>
        </w:rPr>
        <w:t>数增加</w:t>
      </w:r>
      <w:r>
        <w:rPr>
          <w:rFonts w:hint="eastAsia" w:ascii="Times New Roman" w:hAnsi="Times New Roman" w:eastAsia="仿宋" w:cs="Times New Roman"/>
          <w:sz w:val="32"/>
          <w:szCs w:val="32"/>
          <w:lang w:val="en-US" w:eastAsia="zh-CN"/>
        </w:rPr>
        <w:t>6.02万元，主要是在职及退休人员公务员补助保险缴费增多</w:t>
      </w:r>
      <w:r>
        <w:rPr>
          <w:rFonts w:hint="default" w:ascii="Times New Roman" w:hAnsi="Times New Roman" w:eastAsia="仿宋" w:cs="Times New Roman"/>
          <w:sz w:val="32"/>
          <w:szCs w:val="32"/>
        </w:rPr>
        <w:t>。</w:t>
      </w:r>
    </w:p>
    <w:p>
      <w:pPr>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.住房保障</w:t>
      </w:r>
      <w:r>
        <w:rPr>
          <w:rFonts w:hint="eastAsia" w:ascii="Times New Roman" w:hAnsi="Times New Roman" w:eastAsia="仿宋" w:cs="Times New Roman"/>
          <w:sz w:val="32"/>
          <w:szCs w:val="32"/>
          <w:lang w:eastAsia="zh-CN"/>
        </w:rPr>
        <w:t>支出</w:t>
      </w:r>
      <w:r>
        <w:rPr>
          <w:rFonts w:hint="default" w:ascii="Times New Roman" w:hAnsi="Times New Roman" w:eastAsia="仿宋" w:cs="Times New Roman"/>
          <w:sz w:val="32"/>
          <w:szCs w:val="32"/>
        </w:rPr>
        <w:t>（类）住房改革</w:t>
      </w:r>
      <w:r>
        <w:rPr>
          <w:rFonts w:hint="eastAsia" w:ascii="Times New Roman" w:hAnsi="Times New Roman" w:eastAsia="仿宋" w:cs="Times New Roman"/>
          <w:sz w:val="32"/>
          <w:szCs w:val="32"/>
          <w:lang w:eastAsia="zh-CN"/>
        </w:rPr>
        <w:t>支出</w:t>
      </w:r>
      <w:r>
        <w:rPr>
          <w:rFonts w:hint="default" w:ascii="Times New Roman" w:hAnsi="Times New Roman" w:eastAsia="仿宋" w:cs="Times New Roman"/>
          <w:sz w:val="32"/>
          <w:szCs w:val="32"/>
        </w:rPr>
        <w:t>（款）住房公积金（项）20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20.17</w:t>
      </w:r>
      <w:r>
        <w:rPr>
          <w:rFonts w:hint="default" w:ascii="Times New Roman" w:hAnsi="Times New Roman" w:eastAsia="仿宋" w:cs="Times New Roman"/>
          <w:sz w:val="32"/>
          <w:szCs w:val="32"/>
        </w:rPr>
        <w:t>万元，比上年预算数</w:t>
      </w:r>
      <w:r>
        <w:rPr>
          <w:rFonts w:hint="eastAsia" w:ascii="Times New Roman" w:hAnsi="Times New Roman" w:eastAsia="仿宋" w:cs="Times New Roman"/>
          <w:sz w:val="32"/>
          <w:szCs w:val="32"/>
          <w:lang w:eastAsia="zh-CN"/>
        </w:rPr>
        <w:t>增加</w:t>
      </w:r>
      <w:r>
        <w:rPr>
          <w:rFonts w:hint="eastAsia" w:ascii="Times New Roman" w:hAnsi="Times New Roman" w:eastAsia="仿宋" w:cs="Times New Roman"/>
          <w:sz w:val="32"/>
          <w:szCs w:val="32"/>
          <w:lang w:val="en-US" w:eastAsia="zh-CN"/>
        </w:rPr>
        <w:t>3.63万元，主要是在编人员住房公积金缴费增多</w:t>
      </w:r>
      <w:r>
        <w:rPr>
          <w:rFonts w:hint="default" w:ascii="Times New Roman" w:hAnsi="Times New Roman" w:eastAsia="仿宋" w:cs="Times New Roman"/>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339.28</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313.16</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机关事业单位基本养老保险</w:t>
      </w:r>
      <w:r>
        <w:rPr>
          <w:rFonts w:hint="eastAsia" w:ascii="仿宋_GB2312" w:hAnsi="黑体" w:eastAsia="仿宋_GB2312"/>
          <w:sz w:val="32"/>
          <w:szCs w:val="32"/>
        </w:rPr>
        <w:t>缴费、</w:t>
      </w:r>
      <w:r>
        <w:rPr>
          <w:rFonts w:hint="eastAsia" w:ascii="仿宋_GB2312" w:hAnsi="黑体" w:eastAsia="仿宋_GB2312"/>
          <w:sz w:val="32"/>
          <w:szCs w:val="32"/>
          <w:lang w:eastAsia="zh-CN"/>
        </w:rPr>
        <w:t>职业年金缴费、职工基本医疗保险缴费、公务员医疗补助缴费、其他社会保障缴费、</w:t>
      </w:r>
      <w:r>
        <w:rPr>
          <w:rFonts w:hint="eastAsia" w:ascii="Times New Roman" w:hAnsi="Times New Roman" w:eastAsia="仿宋_GB2312" w:cs="Times New Roman"/>
          <w:sz w:val="32"/>
          <w:szCs w:val="32"/>
          <w:highlight w:val="none"/>
          <w:lang w:eastAsia="zh-CN"/>
        </w:rPr>
        <w:t>住房公积金、医疗费、其他工资福利支出、商品和服务支出、邮电费、其他交通费、对个人和家庭的补助</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26.12</w:t>
      </w:r>
      <w:r>
        <w:rPr>
          <w:rFonts w:hint="eastAsia" w:ascii="仿宋_GB2312" w:hAnsi="黑体" w:eastAsia="仿宋_GB2312"/>
          <w:sz w:val="32"/>
          <w:szCs w:val="32"/>
        </w:rPr>
        <w:t>万元，主要包括：办公费、咨询费、手续费、水费、电费、</w:t>
      </w:r>
      <w:r>
        <w:rPr>
          <w:rFonts w:hint="eastAsia" w:ascii="仿宋_GB2312" w:hAnsi="黑体" w:eastAsia="仿宋_GB2312"/>
          <w:sz w:val="32"/>
          <w:szCs w:val="32"/>
          <w:lang w:eastAsia="zh-CN"/>
        </w:rPr>
        <w:t>会议费、培训费、</w:t>
      </w:r>
      <w:r>
        <w:rPr>
          <w:rFonts w:hint="eastAsia" w:ascii="Times New Roman" w:hAnsi="Times New Roman" w:eastAsia="仿宋_GB2312" w:cs="Times New Roman"/>
          <w:sz w:val="32"/>
          <w:szCs w:val="32"/>
          <w:highlight w:val="none"/>
          <w:lang w:eastAsia="zh-CN"/>
        </w:rPr>
        <w:t>工会经费、福利费、其他商品和服务支出、公务用车运行维护费、生活补助、其他对个人和家庭的补助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2.81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70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default" w:ascii="Times New Roman" w:hAnsi="Times New Roman" w:eastAsia="仿宋" w:cs="Times New Roman"/>
          <w:sz w:val="32"/>
          <w:szCs w:val="32"/>
        </w:rPr>
        <w:t>社会保障和就业支出、卫生</w:t>
      </w:r>
      <w:r>
        <w:rPr>
          <w:rFonts w:hint="eastAsia" w:ascii="Times New Roman" w:hAnsi="Times New Roman" w:eastAsia="仿宋" w:cs="Times New Roman"/>
          <w:sz w:val="32"/>
          <w:szCs w:val="32"/>
          <w:lang w:eastAsia="zh-CN"/>
        </w:rPr>
        <w:t>健康</w:t>
      </w:r>
      <w:r>
        <w:rPr>
          <w:rFonts w:hint="default" w:ascii="Times New Roman" w:hAnsi="Times New Roman" w:eastAsia="仿宋" w:cs="Times New Roman"/>
          <w:sz w:val="32"/>
          <w:szCs w:val="32"/>
        </w:rPr>
        <w:t>支出、住房保障支出等</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经费拨款增加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w:t>
      </w:r>
      <w:r>
        <w:rPr>
          <w:rFonts w:hint="eastAsia" w:ascii="仿宋_GB2312" w:hAnsi="黑体" w:eastAsia="仿宋_GB2312" w:cs="仿宋_GB2312"/>
          <w:sz w:val="32"/>
          <w:szCs w:val="32"/>
          <w:lang w:val="en-US" w:eastAsia="zh-CN"/>
        </w:rPr>
        <w:t>界联合会2024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339.28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55.78</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269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44.22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131.94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一般公共服务支出、</w:t>
      </w:r>
      <w:r>
        <w:rPr>
          <w:rFonts w:hint="default" w:ascii="Times New Roman" w:hAnsi="Times New Roman" w:eastAsia="仿宋_GB2312" w:cs="Times New Roman"/>
          <w:sz w:val="32"/>
          <w:szCs w:val="32"/>
          <w:lang w:eastAsia="zh-CN"/>
        </w:rPr>
        <w:t>社会保障和就业</w:t>
      </w:r>
      <w:r>
        <w:rPr>
          <w:rFonts w:hint="eastAsia"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lang w:eastAsia="zh-CN"/>
        </w:rPr>
        <w:t>卫生健康</w:t>
      </w:r>
      <w:r>
        <w:rPr>
          <w:rFonts w:hint="eastAsia" w:ascii="Times New Roman" w:hAnsi="Times New Roman" w:eastAsia="仿宋_GB2312" w:cs="Times New Roman"/>
          <w:sz w:val="32"/>
          <w:szCs w:val="32"/>
          <w:lang w:eastAsia="zh-CN"/>
        </w:rPr>
        <w:t>支出和</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等均有增加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210.19</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2024年三亚市文学艺术界联合会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1.8</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2024年三亚市文学艺术界联合会15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608.28</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jc w:val="left"/>
        <w:rPr>
          <w:rFonts w:hint="eastAsia" w:ascii="仿宋_GB2312" w:hAnsi="黑体" w:eastAsia="仿宋_GB2312"/>
          <w:sz w:val="32"/>
          <w:szCs w:val="32"/>
          <w:lang w:eastAsia="zh-CN"/>
        </w:rPr>
      </w:pPr>
      <w:bookmarkStart w:id="0" w:name="_GoBack"/>
      <w:r>
        <w:rPr>
          <w:rFonts w:hint="eastAsia" w:ascii="仿宋_GB2312" w:hAnsi="黑体" w:eastAsia="仿宋_GB2312"/>
          <w:sz w:val="32"/>
          <w:szCs w:val="32"/>
          <w:lang w:eastAsia="zh-CN"/>
        </w:rPr>
        <w:t>其中，重点项目预算绩效情况：</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文艺研创及展演项目，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90万元，主要用于举办书画摄影展和迎新春文艺晚会、开展乡村振兴文艺队教学培训、开展系列文艺惠民和三下乡活动、组织旅居文艺家等协会开展文艺活动、举办文艺培训等。绩效目标是通过开展形式多样的文艺展演活动，繁荣发展三亚文艺事业，发挥文学艺术在海南自贸港建设中的独特作用。</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文艺家采风及交流项目，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7万元，主要用于组织市文联各协会文艺家开展主题采风创作实践活动。绩效目标是通过组织各协会开展文艺采风创作交流活动，让更多文艺工作者走进人民群众火热实践中去，汲取创作源泉、积累创作素材，创作精品佳作。同时加强区域文化交流，推动三亚文艺创新发展。</w:t>
      </w:r>
    </w:p>
    <w:p>
      <w:pPr>
        <w:numPr>
          <w:numId w:val="0"/>
        </w:numPr>
        <w:ind w:firstLine="640" w:firstLineChars="200"/>
        <w:jc w:val="left"/>
        <w:rPr>
          <w:rFonts w:hint="eastAsia" w:ascii="仿宋_GB2312" w:hAnsi="黑体" w:eastAsia="仿宋_GB2312"/>
          <w:sz w:val="32"/>
          <w:szCs w:val="32"/>
          <w:lang w:val="en-US" w:eastAsia="zh-CN"/>
        </w:rPr>
      </w:pPr>
    </w:p>
    <w:bookmarkEnd w:id="0"/>
    <w:p>
      <w:pPr>
        <w:numPr>
          <w:numId w:val="0"/>
        </w:numPr>
        <w:ind w:firstLine="640" w:firstLineChars="200"/>
        <w:jc w:val="left"/>
        <w:rPr>
          <w:rFonts w:hint="eastAsia" w:ascii="仿宋_GB2312" w:hAnsi="黑体" w:eastAsia="仿宋_GB2312"/>
          <w:sz w:val="32"/>
          <w:szCs w:val="32"/>
          <w:lang w:val="en-US" w:eastAsia="zh-CN"/>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AFCE1"/>
    <w:multiLevelType w:val="singleLevel"/>
    <w:tmpl w:val="8E2AFCE1"/>
    <w:lvl w:ilvl="0" w:tentative="0">
      <w:start w:val="1"/>
      <w:numFmt w:val="decimal"/>
      <w:suff w:val="nothing"/>
      <w:lvlText w:val="%1、"/>
      <w:lvlJc w:val="left"/>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B211E"/>
    <w:rsid w:val="088077E4"/>
    <w:rsid w:val="153C6BA1"/>
    <w:rsid w:val="19D5DA33"/>
    <w:rsid w:val="1A9931D2"/>
    <w:rsid w:val="1D706E32"/>
    <w:rsid w:val="1EB23BCA"/>
    <w:rsid w:val="1FBF8E30"/>
    <w:rsid w:val="228728A6"/>
    <w:rsid w:val="2BDF0DC0"/>
    <w:rsid w:val="2FF7110D"/>
    <w:rsid w:val="2FFFCED3"/>
    <w:rsid w:val="3F5A3F6F"/>
    <w:rsid w:val="3F7FB4B5"/>
    <w:rsid w:val="3FAD4D11"/>
    <w:rsid w:val="420109D2"/>
    <w:rsid w:val="4824065F"/>
    <w:rsid w:val="4C364813"/>
    <w:rsid w:val="4FB80849"/>
    <w:rsid w:val="568C3CDE"/>
    <w:rsid w:val="592D5A68"/>
    <w:rsid w:val="5CC925C0"/>
    <w:rsid w:val="5DB7E539"/>
    <w:rsid w:val="5FCF6637"/>
    <w:rsid w:val="61D47362"/>
    <w:rsid w:val="64172046"/>
    <w:rsid w:val="66DACB0B"/>
    <w:rsid w:val="697BF56A"/>
    <w:rsid w:val="69921E33"/>
    <w:rsid w:val="6B6CE30F"/>
    <w:rsid w:val="6C7F1319"/>
    <w:rsid w:val="6DDF74AC"/>
    <w:rsid w:val="6FAF0D8D"/>
    <w:rsid w:val="6FCFCADC"/>
    <w:rsid w:val="6FFA4FE6"/>
    <w:rsid w:val="7056396D"/>
    <w:rsid w:val="751F3446"/>
    <w:rsid w:val="75FB0B04"/>
    <w:rsid w:val="77072C90"/>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7</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Leovo</cp:lastModifiedBy>
  <cp:lastPrinted>2024-01-25T02:58:00Z</cp:lastPrinted>
  <dcterms:modified xsi:type="dcterms:W3CDTF">2024-02-02T07:59:24Z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